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99" w:rsidRPr="008A2C99" w:rsidRDefault="008A2C99" w:rsidP="008A2C99">
      <w:pPr>
        <w:spacing w:before="100" w:beforeAutospacing="1" w:after="100" w:afterAutospacing="1" w:line="249" w:lineRule="atLeast"/>
        <w:outlineLvl w:val="0"/>
        <w:rPr>
          <w:rFonts w:ascii="Verdana" w:eastAsia="Times New Roman" w:hAnsi="Verdana" w:cs="Times New Roman"/>
          <w:b/>
          <w:bCs/>
          <w:kern w:val="36"/>
          <w:sz w:val="25"/>
          <w:szCs w:val="25"/>
          <w:lang w:val="en-US"/>
        </w:rPr>
      </w:pPr>
      <w:r w:rsidRPr="008A2C99">
        <w:rPr>
          <w:rFonts w:ascii="Verdana" w:eastAsia="Times New Roman" w:hAnsi="Verdana" w:cs="Times New Roman"/>
          <w:b/>
          <w:bCs/>
          <w:kern w:val="36"/>
          <w:sz w:val="25"/>
          <w:szCs w:val="25"/>
          <w:lang w:val="en-US"/>
        </w:rPr>
        <w:t xml:space="preserve">5 шагов к пилотированию RC Вертолеты </w:t>
      </w:r>
    </w:p>
    <w:p w:rsidR="008A2C99" w:rsidRPr="008A2C99" w:rsidRDefault="008A2C99" w:rsidP="008A2C99">
      <w:pPr>
        <w:shd w:val="clear" w:color="auto" w:fill="FAFAFA"/>
        <w:spacing w:after="0" w:line="249" w:lineRule="atLeast"/>
        <w:rPr>
          <w:rFonts w:ascii="Verdana" w:eastAsia="Times New Roman" w:hAnsi="Verdana" w:cs="Times New Roman"/>
          <w:sz w:val="17"/>
          <w:szCs w:val="17"/>
          <w:lang w:val="en-US"/>
        </w:rPr>
      </w:pP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" name="Picture 1" descr="Germa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ma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2" name="Picture 2" descr="Spanish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anish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3" name="Picture 3" descr="French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rench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4" name="Picture 4" descr="Italia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talia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5" name="Picture 5" descr="Portugues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ortugues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6" name="Picture 6" descr="Russia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ussia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7" name="Picture 7" descr="Japanese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apanese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8" name="Picture 8" descr="Korean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orean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9" name="Picture 9" descr="Traditional Chines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aditional Chines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0" name="Picture 10" descr="Simplified Chines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implified Chines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1" name="Picture 11" descr="Dutch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utch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2" name="Picture 12" descr="Greek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reek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sz w:val="17"/>
          <w:szCs w:val="17"/>
          <w:lang w:val="en-US"/>
        </w:rPr>
        <w:br/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3" name="Picture 13" descr="Indonesian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donesian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4" name="Picture 14" descr="Tagalog (Filipino)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agalog (Filipino)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5" name="Picture 15" descr="Malay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lay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2C99">
        <w:rPr>
          <w:rFonts w:ascii="Verdana" w:eastAsia="Times New Roman" w:hAnsi="Verdana" w:cs="Times New Roman"/>
          <w:noProof/>
          <w:sz w:val="17"/>
          <w:szCs w:val="17"/>
          <w:lang w:val="en-US"/>
        </w:rPr>
        <w:drawing>
          <wp:inline distT="0" distB="0" distL="0" distR="0">
            <wp:extent cx="175895" cy="114300"/>
            <wp:effectExtent l="19050" t="0" r="0" b="0"/>
            <wp:docPr id="16" name="Picture 16" descr="Norwegian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Norwegian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C99" w:rsidRPr="008A2C99" w:rsidRDefault="008A2C99" w:rsidP="008A2C99">
      <w:pPr>
        <w:shd w:val="clear" w:color="auto" w:fill="FAFAFA"/>
        <w:spacing w:after="0" w:line="249" w:lineRule="atLeast"/>
        <w:rPr>
          <w:rFonts w:ascii="Verdana" w:eastAsia="Times New Roman" w:hAnsi="Verdana" w:cs="Times New Roman"/>
          <w:sz w:val="16"/>
          <w:szCs w:val="16"/>
          <w:lang w:val="en-US"/>
        </w:rPr>
      </w:pPr>
      <w:proofErr w:type="gramStart"/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t>по</w:t>
      </w:r>
      <w:proofErr w:type="gramEnd"/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t xml:space="preserve">: </w:t>
      </w:r>
      <w:hyperlink r:id="rId36" w:history="1">
        <w:r w:rsidRPr="008A2C99">
          <w:rPr>
            <w:rFonts w:ascii="Verdana" w:eastAsia="Times New Roman" w:hAnsi="Verdana" w:cs="Times New Roman"/>
            <w:b/>
            <w:bCs/>
            <w:sz w:val="17"/>
            <w:u w:val="single"/>
            <w:lang w:val="en-US"/>
          </w:rPr>
          <w:t>silhouette15</w:t>
        </w:r>
      </w:hyperlink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t xml:space="preserve"> </w:t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br/>
        <w:t xml:space="preserve">Всего просмотров: </w:t>
      </w:r>
      <w:r w:rsidRPr="008A2C99">
        <w:rPr>
          <w:rFonts w:ascii="Verdana" w:eastAsia="Times New Roman" w:hAnsi="Verdana" w:cs="Times New Roman"/>
          <w:b/>
          <w:bCs/>
          <w:sz w:val="16"/>
          <w:szCs w:val="16"/>
          <w:lang w:val="en-US"/>
        </w:rPr>
        <w:t>654</w:t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t xml:space="preserve"> </w:t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br/>
        <w:t xml:space="preserve">Word Count: </w:t>
      </w:r>
      <w:r w:rsidRPr="008A2C99">
        <w:rPr>
          <w:rFonts w:ascii="Verdana" w:eastAsia="Times New Roman" w:hAnsi="Verdana" w:cs="Times New Roman"/>
          <w:b/>
          <w:bCs/>
          <w:sz w:val="16"/>
          <w:szCs w:val="16"/>
          <w:lang w:val="en-US"/>
        </w:rPr>
        <w:t>1367</w:t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t xml:space="preserve"> </w:t>
      </w:r>
    </w:p>
    <w:p w:rsidR="008A2C99" w:rsidRPr="008A2C99" w:rsidRDefault="008A2C99" w:rsidP="008A2C99">
      <w:pPr>
        <w:shd w:val="clear" w:color="auto" w:fill="FAFAFA"/>
        <w:spacing w:line="249" w:lineRule="atLeast"/>
        <w:rPr>
          <w:ins w:id="0" w:author="Unknown"/>
          <w:rFonts w:ascii="Verdana" w:eastAsia="Times New Roman" w:hAnsi="Verdana" w:cs="Times New Roman"/>
          <w:sz w:val="17"/>
          <w:szCs w:val="17"/>
          <w:lang w:val="en-US"/>
        </w:rPr>
      </w:pPr>
      <w:ins w:id="1" w:author="Unknown">
        <w:r w:rsidRPr="008A2C99">
          <w:rPr>
            <w:rFonts w:ascii="Verdana" w:eastAsia="Times New Roman" w:hAnsi="Verdana" w:cs="Times New Roman"/>
            <w:sz w:val="16"/>
            <w:szCs w:val="16"/>
            <w:lang w:val="en-US"/>
          </w:rPr>
          <w:pict/>
        </w:r>
      </w:ins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ins w:id="2" w:author="Unknown"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</w:ins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  <w:r w:rsidRPr="008A2C99">
        <w:rPr>
          <w:rFonts w:ascii="Verdana" w:eastAsia="Times New Roman" w:hAnsi="Verdana" w:cs="Times New Roman"/>
          <w:sz w:val="16"/>
          <w:szCs w:val="16"/>
          <w:lang w:val="en-US"/>
        </w:rPr>
        <w:pict/>
      </w:r>
    </w:p>
    <w:p w:rsidR="006717A2" w:rsidRPr="008A2C99" w:rsidRDefault="008A2C99" w:rsidP="008A2C99">
      <w:r w:rsidRPr="008A2C99">
        <w:rPr>
          <w:rFonts w:ascii="Verdana" w:eastAsia="Times New Roman" w:hAnsi="Verdana" w:cs="Times New Roman"/>
          <w:sz w:val="17"/>
          <w:szCs w:val="17"/>
          <w:lang w:val="en-US"/>
        </w:rPr>
        <w:pict/>
      </w:r>
      <w:r w:rsidRPr="008A2C99">
        <w:rPr>
          <w:rFonts w:ascii="Verdana" w:eastAsia="Times New Roman" w:hAnsi="Verdana" w:cs="Times New Roman"/>
          <w:sz w:val="17"/>
          <w:szCs w:val="17"/>
          <w:lang w:val="en-US"/>
        </w:rPr>
        <w:pict/>
      </w:r>
      <w:r w:rsidRPr="008A2C99">
        <w:rPr>
          <w:rFonts w:ascii="Verdana" w:eastAsia="Times New Roman" w:hAnsi="Verdana" w:cs="Times New Roman"/>
          <w:sz w:val="17"/>
          <w:szCs w:val="17"/>
          <w:lang w:val="en-US"/>
        </w:rPr>
        <w:pict/>
      </w:r>
      <w:r w:rsidRPr="008A2C99">
        <w:rPr>
          <w:rFonts w:ascii="Verdana" w:eastAsia="Times New Roman" w:hAnsi="Verdana" w:cs="Times New Roman"/>
          <w:sz w:val="17"/>
          <w:szCs w:val="17"/>
          <w:lang w:val="en-US"/>
        </w:rPr>
        <w:pict/>
      </w:r>
      <w:proofErr w:type="gramStart"/>
      <w:ins w:id="3" w:author="Unknown"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Из всех ремесел RC доступна, радиоуправляемый вертолет, вероятно, труднее освоить.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Тем не менее, с появлением и достижений RC сегодняшнего полета тренажеров, обучение снизились.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Теперь новый вертолет RC пилоты могут буквально сбой, как часто, как они хотят, пока они в конечном итоге может сохранить свой вертолет в воздухе.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Тем не менее, обычные уроки вертолет RC подготовки не потеряли своего значения.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Для некоторых, они обеспечивают руководство для практикующих в симуляторе.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Для других, кто не любит тренажеры - или по каким либо причинам не могут получить свои руки на один, пролетев уроки бесценны.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Для тех, кто решили идти не-симулятор маршрута, как правило, рекомендуется нанять сертифицированного инструктора.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Однако, с ростом популярности дешевых электрических вертолеты RC, расходы, связанные с этим хобби экспоненциально уменьшается.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 результате, многие новые летчики предпочитают летать ни с тренажера, ни преподаватель.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Независимо от того, как Вы хотите, чтобы научиться пилот вертолета RC, эта статья, которая предусматривает, классические уроки вертолет, безусловно, пригодится.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Урок 1: Во-первых Feel вертолета / Земельные Упражнение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Перво-наперво, ваш вертолет надлежащим образом подрезаны и установить, прежде чем делать что-нибудь.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Большинство электрических моделей уже созданы прямо из коробки.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Если ваша модель требует, чтобы все настройки, убедитесь, что вы следуете инструкциям в руководстве или на аренду / спросить кто-то знающий, чтобы делать это за вас.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Обрезка не будет в этой статье, потому что это всю тему в себе.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После того как вертолет обрезается, вам нужно просто парой подготовки передач для больших моделей.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Вы действительно сможете сделать самостоятельно, используя 1 2 4-дюймовый стержней и 4 шаров (шарики пинг-понга будет делать хорошо).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Тем не менее, это может быть проще купить 1.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Если вы изучаете с со-осный готовых к лету электрический вертолет таких, как ламы или Walkera 54, а затем подготовка снаряжения не требуется.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 другой стороны, если вы изучаете с все более и более традиционные модели, такие как T-REX, затем, подготовка снаряжения является абсолютно обязательным.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Теперь вы собираетесь экспериментального ваш вертолет в первый раз.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Однако для этого первого урока, цель, чтобы узнать, что он "чувствует себя" как в контрольной группе.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Поэтому то, что вы хотите сделать, это довести до дроссельной / коллективные к тому, что вертолет вот-вот поднимать с земли, но не совсем принимая в воздух еще.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 вертолета в эту половину на землю, половина желающих фазы подъема, перемещения циклического контроля вокруг и увидеть, а также почувствовать, как вертолет будет реагировать на каждый элемент.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Сделайте это несколько раз, пока вы не адекватно чувствовал все элементы управления, и что более важно, понимать их.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Урок 2: Hover (хвост)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После того как вы освоили сухопутные учения, то следующий шаг заключается в наведении.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Каждый пилот вертолета и инструктор расскажет вам, что один из самых (если не большинство) из важных компонентов вертолета витает.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 самом деле, как ни фантазии полет на своем самом фундаментальном уровне, полет вертолета начинается и заканчивается наведении.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 этом уроке, убедитесь, что хвост указывая в направлении к себе.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Вызовите дросселя до того, что вертолет вот-вот наведении так же, как вы это делали в земле упражнения.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Тогда получить вертолет, как стабильная, как вы можете получить его.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Сделав, что дать ему немного больше дроссель / коллектива.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Помните, что вы должны сделать вертолет стабильной на землю первым, прежде чем передать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lastRenderedPageBreak/>
          <w:t>дополнительные дроссельной поднять его с земли.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Выполнение этого сделать этот урок намного проще.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Когда вертолет начинает поднимать с земли, он будет продолжать подниматься медленно.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Принесите немного уменьшить газ, чтобы стабилизировать его на уровне около 1 фут.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Далее идет самая сложная часть.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Старайтесь, чтобы вертолет висения на одном месте.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Это окажется очень трудно.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Нарисуйте на то, что вы узнали о с земли упражнения.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После того как вы колебался около 30 секунд, принести уменьшить газ чуть-чуть, и вертолет начнет медленно спускаться обратно на землю.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 душить вниз слишком быстро или вертолет рухнул и будет повреждена.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Попробуйте зависания много раз.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Между каждой режиме висения, осмыслить то, что ты сделал правильно, а что вы сделали не так.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Вы увидите, что каждый наведении будет более точным и более управляемая, чем предыдущий.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Еще один важный момент в ходе этого урока, всегда обращались хвост вертолета к вам.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 старайтесь, чтобы она указывала вертолет в любом другом направлении на данный момент, как вы, весьма вероятно, потерять ориентацию.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Ориентация подготовки придет позже.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Как только вы комфортно находился на 1 фут, попробуйте в результате чего вертолет до высоты от 3 до 5 футов.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Будет казаться страшным, но на самом деле находился на 3 - 5 футов легче, чем находился на 1 фут.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Продолжайте делать это упражнение, пока вы не можете навести на весь полет батарейный блок или топливный бак, что составляет примерно от 7 до 10 минут, если вы тренируется на симуляторе.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Каждый пилот занимает разное количество времени, чтобы изучать этот важнейший навык.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Некоторые получить чрезвычайно быстро (в течение нескольких дней), а другие занять несколько недель или даже месяцев.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 отчаивайтесь, занять свое время и учиться на своем собственном темпе.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До тех пор, как у вас весело, практикуя, кого волнует, сколько времени это занимает.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Не спешите, через этот урок.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Это очень важно, чтобы Вы научились наведении и может делать это удобно.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Урок 3: Основные полета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После того как вы освоили зависания, следующим шагом является основным направлениям полетов.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Получите ваш вертолет парить, как вы сделали в прошлом уроке, а затем выбрать место и экспериментальных ваш вертолет там.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Затем выбрать другое место и делать то же самое.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На данный момент, вы хотите держать вертолет в хвост на месте.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Продолжайте делать это, пока вы не чувствовали себя комфортно, что вы можете получить вертолет, чтобы никуда вы хотите в то время как он находится в хвосте в ориентации.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Урок 4: Нос-In Hover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После того, как освоили зависания и основные полета во время полета в хвост, то следующий шаг, нос в режиме висения, будет относительно более сложным.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Идея этой работы очень прост, просто наведите, как вы делали урок 2, но на этот раз наведении нос вертолета указал на вас.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Хотя это может показаться простой, много новых пилотов найти это чрезвычайно трудно из-за того, что больше всего управления в настоящее время вспять.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На данный момент, вы, возможно, уже уверенно летать и чувствовать, что вы можете легко выполнить это упражнение висения на большой высоте.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Пожалуйста, воздержитесь от этого.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Вместо этого, начать эту работу, находился на 1 фут, а затем медленно растущей высотой до 5 футов, как вы более уверенно и комфортно сейчас обратном контроля.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Продолжайте делать это упражнение, пока вы не мастер висения с носом указал на вас.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Совершив этот урок будет в значительной степени улучшить ориентации населения.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Урок 5: площадь и на рисунке 8 рейсы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br/>
          <w:t xml:space="preserve">Этот заключительный урок будет сочетать в себе навыки, которые вы узнали из предыдущих уроков, а именно, зависания, ориентацию и направление полета.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Сочетание этих навыков будет производить полный полет.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Первая цель заключается в попытке навигации вертолет с узором в квадраты.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Если вы следили за осуществление без обмана, вы обнаружите, что квадрат полета может быть достигнуто довольно легко.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Следующая цель будет летать на рисунке 8 узор.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Это будет оказаться более сложным, но </w:t>
        </w:r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lastRenderedPageBreak/>
          <w:t>это определенно не вне досягаемости.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Как вы все больше и больше восьмерки, сконцентрироваться на сохранении 8 отличной форме.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Попробуйте лучше не отклоняться от намеченного курса.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Становятся все более опытными, вы должны стремиться все больше и больше точность управления полетом.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</w:t>
        </w:r>
        <w:proofErr w:type="gramStart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>После того как вы освоили цифра 8, вы должны иметь возможность экспериментального ваш вертолет в любом месте вы желание.</w:t>
        </w:r>
        <w:proofErr w:type="gramEnd"/>
        <w:r w:rsidRPr="008A2C99">
          <w:rPr>
            <w:rFonts w:ascii="Verdana" w:eastAsia="Times New Roman" w:hAnsi="Verdana" w:cs="Times New Roman"/>
            <w:sz w:val="17"/>
            <w:szCs w:val="17"/>
            <w:lang w:val="en-US"/>
          </w:rPr>
          <w:t xml:space="preserve"> Практика делает совершенным, но помню, чтобы получать удовольствие, в конце концов, то есть весь смысл хобби</w:t>
        </w:r>
      </w:ins>
    </w:p>
    <w:sectPr w:rsidR="006717A2" w:rsidRPr="008A2C99" w:rsidSect="006717A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20"/>
  <w:characterSpacingControl w:val="doNotCompress"/>
  <w:compat/>
  <w:rsids>
    <w:rsidRoot w:val="008A2C99"/>
    <w:rsid w:val="00001A15"/>
    <w:rsid w:val="00001BCB"/>
    <w:rsid w:val="0000525F"/>
    <w:rsid w:val="00006139"/>
    <w:rsid w:val="00010978"/>
    <w:rsid w:val="00011DD7"/>
    <w:rsid w:val="000138F2"/>
    <w:rsid w:val="000149FA"/>
    <w:rsid w:val="0001507B"/>
    <w:rsid w:val="00016D63"/>
    <w:rsid w:val="000171F9"/>
    <w:rsid w:val="000176E8"/>
    <w:rsid w:val="0002132D"/>
    <w:rsid w:val="00022DFE"/>
    <w:rsid w:val="0003031C"/>
    <w:rsid w:val="000312DD"/>
    <w:rsid w:val="00031B2E"/>
    <w:rsid w:val="000348AF"/>
    <w:rsid w:val="00037B37"/>
    <w:rsid w:val="00040A0F"/>
    <w:rsid w:val="00044717"/>
    <w:rsid w:val="00047E16"/>
    <w:rsid w:val="000519B7"/>
    <w:rsid w:val="000537E5"/>
    <w:rsid w:val="0005403B"/>
    <w:rsid w:val="00056992"/>
    <w:rsid w:val="00061C9D"/>
    <w:rsid w:val="00062002"/>
    <w:rsid w:val="00064731"/>
    <w:rsid w:val="00066239"/>
    <w:rsid w:val="00073F37"/>
    <w:rsid w:val="0007532F"/>
    <w:rsid w:val="00075444"/>
    <w:rsid w:val="0008020E"/>
    <w:rsid w:val="0008672E"/>
    <w:rsid w:val="000871F3"/>
    <w:rsid w:val="00087479"/>
    <w:rsid w:val="00094180"/>
    <w:rsid w:val="000A1B9A"/>
    <w:rsid w:val="000A58AC"/>
    <w:rsid w:val="000A7DD5"/>
    <w:rsid w:val="000B1C38"/>
    <w:rsid w:val="000B2AB8"/>
    <w:rsid w:val="000B3700"/>
    <w:rsid w:val="000B3CFD"/>
    <w:rsid w:val="000B608A"/>
    <w:rsid w:val="000C2D16"/>
    <w:rsid w:val="000C36BE"/>
    <w:rsid w:val="000C4992"/>
    <w:rsid w:val="000D4C28"/>
    <w:rsid w:val="000E5AFC"/>
    <w:rsid w:val="000E6924"/>
    <w:rsid w:val="000E6E33"/>
    <w:rsid w:val="000F4C1B"/>
    <w:rsid w:val="000F68A0"/>
    <w:rsid w:val="000F6B36"/>
    <w:rsid w:val="00102EFE"/>
    <w:rsid w:val="001044D0"/>
    <w:rsid w:val="00104892"/>
    <w:rsid w:val="00104F73"/>
    <w:rsid w:val="00110933"/>
    <w:rsid w:val="00114186"/>
    <w:rsid w:val="001141C0"/>
    <w:rsid w:val="00114817"/>
    <w:rsid w:val="00117B02"/>
    <w:rsid w:val="00117F71"/>
    <w:rsid w:val="001202CE"/>
    <w:rsid w:val="0012117A"/>
    <w:rsid w:val="00127107"/>
    <w:rsid w:val="001301DC"/>
    <w:rsid w:val="0013447A"/>
    <w:rsid w:val="00136AB3"/>
    <w:rsid w:val="00141FB9"/>
    <w:rsid w:val="00146F37"/>
    <w:rsid w:val="0015074A"/>
    <w:rsid w:val="001565F3"/>
    <w:rsid w:val="00167C68"/>
    <w:rsid w:val="00170C9A"/>
    <w:rsid w:val="00172F60"/>
    <w:rsid w:val="00175FF6"/>
    <w:rsid w:val="00180CB6"/>
    <w:rsid w:val="00184124"/>
    <w:rsid w:val="00185A5B"/>
    <w:rsid w:val="0019151E"/>
    <w:rsid w:val="001915B7"/>
    <w:rsid w:val="001925DB"/>
    <w:rsid w:val="001A5D8B"/>
    <w:rsid w:val="001B0B70"/>
    <w:rsid w:val="001B130C"/>
    <w:rsid w:val="001B1820"/>
    <w:rsid w:val="001C12B2"/>
    <w:rsid w:val="001C14C7"/>
    <w:rsid w:val="001C157F"/>
    <w:rsid w:val="001C240A"/>
    <w:rsid w:val="001C2652"/>
    <w:rsid w:val="001C7F1D"/>
    <w:rsid w:val="001D3451"/>
    <w:rsid w:val="001D36CD"/>
    <w:rsid w:val="001D3C77"/>
    <w:rsid w:val="001D6F98"/>
    <w:rsid w:val="001F1976"/>
    <w:rsid w:val="001F1F2A"/>
    <w:rsid w:val="001F35FE"/>
    <w:rsid w:val="001F440D"/>
    <w:rsid w:val="001F5D92"/>
    <w:rsid w:val="001F638D"/>
    <w:rsid w:val="001F6B11"/>
    <w:rsid w:val="00200615"/>
    <w:rsid w:val="002046CE"/>
    <w:rsid w:val="00205ADD"/>
    <w:rsid w:val="00206E50"/>
    <w:rsid w:val="0020762C"/>
    <w:rsid w:val="00210355"/>
    <w:rsid w:val="00213A2B"/>
    <w:rsid w:val="00214A17"/>
    <w:rsid w:val="0021515F"/>
    <w:rsid w:val="00216231"/>
    <w:rsid w:val="00224275"/>
    <w:rsid w:val="00226D4F"/>
    <w:rsid w:val="00230905"/>
    <w:rsid w:val="00243057"/>
    <w:rsid w:val="00243697"/>
    <w:rsid w:val="00243760"/>
    <w:rsid w:val="0024424F"/>
    <w:rsid w:val="002446FA"/>
    <w:rsid w:val="002505E3"/>
    <w:rsid w:val="00252592"/>
    <w:rsid w:val="002539E6"/>
    <w:rsid w:val="0025450F"/>
    <w:rsid w:val="0025534A"/>
    <w:rsid w:val="002618BB"/>
    <w:rsid w:val="00263863"/>
    <w:rsid w:val="00266C32"/>
    <w:rsid w:val="00272CE5"/>
    <w:rsid w:val="002745B8"/>
    <w:rsid w:val="0028645A"/>
    <w:rsid w:val="00287D1D"/>
    <w:rsid w:val="00287EDC"/>
    <w:rsid w:val="00296009"/>
    <w:rsid w:val="0029759A"/>
    <w:rsid w:val="002A1701"/>
    <w:rsid w:val="002A1A52"/>
    <w:rsid w:val="002A2FBC"/>
    <w:rsid w:val="002A4DF3"/>
    <w:rsid w:val="002B0109"/>
    <w:rsid w:val="002B01DD"/>
    <w:rsid w:val="002B1951"/>
    <w:rsid w:val="002B2C30"/>
    <w:rsid w:val="002B5EE0"/>
    <w:rsid w:val="002B65D6"/>
    <w:rsid w:val="002B684B"/>
    <w:rsid w:val="002C4C26"/>
    <w:rsid w:val="002C50A0"/>
    <w:rsid w:val="002C520A"/>
    <w:rsid w:val="002C7E3F"/>
    <w:rsid w:val="002D1E8C"/>
    <w:rsid w:val="002E4432"/>
    <w:rsid w:val="002E6EAE"/>
    <w:rsid w:val="002E7CFF"/>
    <w:rsid w:val="002F77E3"/>
    <w:rsid w:val="002F7C80"/>
    <w:rsid w:val="003011AF"/>
    <w:rsid w:val="00307024"/>
    <w:rsid w:val="003133BD"/>
    <w:rsid w:val="00320530"/>
    <w:rsid w:val="00322D42"/>
    <w:rsid w:val="0032386B"/>
    <w:rsid w:val="00324F54"/>
    <w:rsid w:val="0033110F"/>
    <w:rsid w:val="00332EA7"/>
    <w:rsid w:val="0033338B"/>
    <w:rsid w:val="0033660E"/>
    <w:rsid w:val="003427B1"/>
    <w:rsid w:val="00342967"/>
    <w:rsid w:val="00343770"/>
    <w:rsid w:val="0034478E"/>
    <w:rsid w:val="003456D1"/>
    <w:rsid w:val="00353E6D"/>
    <w:rsid w:val="0035521A"/>
    <w:rsid w:val="00355EB2"/>
    <w:rsid w:val="0035702A"/>
    <w:rsid w:val="00360013"/>
    <w:rsid w:val="00363FB6"/>
    <w:rsid w:val="00364467"/>
    <w:rsid w:val="00364B14"/>
    <w:rsid w:val="0037613C"/>
    <w:rsid w:val="0037780F"/>
    <w:rsid w:val="003778F7"/>
    <w:rsid w:val="003817DD"/>
    <w:rsid w:val="00384B04"/>
    <w:rsid w:val="00384D80"/>
    <w:rsid w:val="003850E9"/>
    <w:rsid w:val="003865D9"/>
    <w:rsid w:val="00387281"/>
    <w:rsid w:val="00390AB3"/>
    <w:rsid w:val="003931E0"/>
    <w:rsid w:val="00397D38"/>
    <w:rsid w:val="003A2B13"/>
    <w:rsid w:val="003A5485"/>
    <w:rsid w:val="003B14C2"/>
    <w:rsid w:val="003B22AD"/>
    <w:rsid w:val="003B7092"/>
    <w:rsid w:val="003C2CE3"/>
    <w:rsid w:val="003C3283"/>
    <w:rsid w:val="003D2004"/>
    <w:rsid w:val="003E05B4"/>
    <w:rsid w:val="003E0CBE"/>
    <w:rsid w:val="003E5B8C"/>
    <w:rsid w:val="003F6425"/>
    <w:rsid w:val="003F772E"/>
    <w:rsid w:val="004018B8"/>
    <w:rsid w:val="00402ED2"/>
    <w:rsid w:val="004032FA"/>
    <w:rsid w:val="004040E6"/>
    <w:rsid w:val="00405B58"/>
    <w:rsid w:val="00414EFA"/>
    <w:rsid w:val="00416DCF"/>
    <w:rsid w:val="00424073"/>
    <w:rsid w:val="004243AC"/>
    <w:rsid w:val="004260D0"/>
    <w:rsid w:val="004261EF"/>
    <w:rsid w:val="00431D8B"/>
    <w:rsid w:val="004344AC"/>
    <w:rsid w:val="00443414"/>
    <w:rsid w:val="00444B67"/>
    <w:rsid w:val="004455B2"/>
    <w:rsid w:val="00450161"/>
    <w:rsid w:val="00452AF0"/>
    <w:rsid w:val="00455EF9"/>
    <w:rsid w:val="00463891"/>
    <w:rsid w:val="00471AAC"/>
    <w:rsid w:val="004722D9"/>
    <w:rsid w:val="00473E7A"/>
    <w:rsid w:val="00473EC9"/>
    <w:rsid w:val="004746B2"/>
    <w:rsid w:val="00474BCF"/>
    <w:rsid w:val="00481ECE"/>
    <w:rsid w:val="0048358F"/>
    <w:rsid w:val="00484628"/>
    <w:rsid w:val="004847F5"/>
    <w:rsid w:val="00485613"/>
    <w:rsid w:val="00486EF0"/>
    <w:rsid w:val="004911EF"/>
    <w:rsid w:val="004945DF"/>
    <w:rsid w:val="004A045F"/>
    <w:rsid w:val="004A7D1D"/>
    <w:rsid w:val="004B2579"/>
    <w:rsid w:val="004B38B7"/>
    <w:rsid w:val="004B59BB"/>
    <w:rsid w:val="004B7801"/>
    <w:rsid w:val="004B7AAB"/>
    <w:rsid w:val="004C00CF"/>
    <w:rsid w:val="004C1BAD"/>
    <w:rsid w:val="004C2872"/>
    <w:rsid w:val="004C3A21"/>
    <w:rsid w:val="004C4213"/>
    <w:rsid w:val="004C5D89"/>
    <w:rsid w:val="004C7179"/>
    <w:rsid w:val="004D63B5"/>
    <w:rsid w:val="004D76BB"/>
    <w:rsid w:val="004E3E25"/>
    <w:rsid w:val="004E5C1B"/>
    <w:rsid w:val="004F1279"/>
    <w:rsid w:val="004F60BD"/>
    <w:rsid w:val="004F7CA6"/>
    <w:rsid w:val="00500B2B"/>
    <w:rsid w:val="00500BA5"/>
    <w:rsid w:val="00502938"/>
    <w:rsid w:val="005039B4"/>
    <w:rsid w:val="005041B2"/>
    <w:rsid w:val="00505BD0"/>
    <w:rsid w:val="00506440"/>
    <w:rsid w:val="00507B6D"/>
    <w:rsid w:val="00514932"/>
    <w:rsid w:val="0051689C"/>
    <w:rsid w:val="0051701F"/>
    <w:rsid w:val="00526C94"/>
    <w:rsid w:val="005367BA"/>
    <w:rsid w:val="00541972"/>
    <w:rsid w:val="005458F5"/>
    <w:rsid w:val="0055167B"/>
    <w:rsid w:val="005557A7"/>
    <w:rsid w:val="00557EF2"/>
    <w:rsid w:val="0056746F"/>
    <w:rsid w:val="005769A2"/>
    <w:rsid w:val="00580902"/>
    <w:rsid w:val="00581F6A"/>
    <w:rsid w:val="0058471F"/>
    <w:rsid w:val="00585B94"/>
    <w:rsid w:val="00587231"/>
    <w:rsid w:val="00595F78"/>
    <w:rsid w:val="005968CA"/>
    <w:rsid w:val="005B1DF3"/>
    <w:rsid w:val="005B3465"/>
    <w:rsid w:val="005B3C30"/>
    <w:rsid w:val="005B49A1"/>
    <w:rsid w:val="005B5815"/>
    <w:rsid w:val="005B5D56"/>
    <w:rsid w:val="005C1080"/>
    <w:rsid w:val="005D07CF"/>
    <w:rsid w:val="005D1AE5"/>
    <w:rsid w:val="005D328E"/>
    <w:rsid w:val="005E7333"/>
    <w:rsid w:val="00601600"/>
    <w:rsid w:val="00605771"/>
    <w:rsid w:val="00617596"/>
    <w:rsid w:val="006270CE"/>
    <w:rsid w:val="006325E4"/>
    <w:rsid w:val="00632B50"/>
    <w:rsid w:val="00634599"/>
    <w:rsid w:val="00640B9D"/>
    <w:rsid w:val="00643AEC"/>
    <w:rsid w:val="0065138E"/>
    <w:rsid w:val="0065563A"/>
    <w:rsid w:val="006560E1"/>
    <w:rsid w:val="006644DF"/>
    <w:rsid w:val="006652AD"/>
    <w:rsid w:val="00665B50"/>
    <w:rsid w:val="006663B0"/>
    <w:rsid w:val="00670C64"/>
    <w:rsid w:val="006717A2"/>
    <w:rsid w:val="00681723"/>
    <w:rsid w:val="006858B8"/>
    <w:rsid w:val="00686CD4"/>
    <w:rsid w:val="00687A52"/>
    <w:rsid w:val="00690A6C"/>
    <w:rsid w:val="006910A4"/>
    <w:rsid w:val="00692FA0"/>
    <w:rsid w:val="00695033"/>
    <w:rsid w:val="006A1756"/>
    <w:rsid w:val="006B17BF"/>
    <w:rsid w:val="006B2466"/>
    <w:rsid w:val="006B2E1C"/>
    <w:rsid w:val="006B613E"/>
    <w:rsid w:val="006B6B0A"/>
    <w:rsid w:val="006C34A5"/>
    <w:rsid w:val="006C56B2"/>
    <w:rsid w:val="006D23A8"/>
    <w:rsid w:val="006D3E72"/>
    <w:rsid w:val="006D54B0"/>
    <w:rsid w:val="006E1AD7"/>
    <w:rsid w:val="006E46EB"/>
    <w:rsid w:val="006E534A"/>
    <w:rsid w:val="006F3259"/>
    <w:rsid w:val="006F4987"/>
    <w:rsid w:val="006F54C2"/>
    <w:rsid w:val="006F7E03"/>
    <w:rsid w:val="007055C0"/>
    <w:rsid w:val="0071511D"/>
    <w:rsid w:val="00716C4A"/>
    <w:rsid w:val="007224CD"/>
    <w:rsid w:val="007240CC"/>
    <w:rsid w:val="00725016"/>
    <w:rsid w:val="00732C80"/>
    <w:rsid w:val="007354A2"/>
    <w:rsid w:val="00736DDF"/>
    <w:rsid w:val="0074246D"/>
    <w:rsid w:val="00744374"/>
    <w:rsid w:val="00744F62"/>
    <w:rsid w:val="00746483"/>
    <w:rsid w:val="0074671F"/>
    <w:rsid w:val="0075048E"/>
    <w:rsid w:val="00750670"/>
    <w:rsid w:val="00750808"/>
    <w:rsid w:val="007518B4"/>
    <w:rsid w:val="00753802"/>
    <w:rsid w:val="00756D09"/>
    <w:rsid w:val="007615F0"/>
    <w:rsid w:val="00761EA3"/>
    <w:rsid w:val="007644D8"/>
    <w:rsid w:val="00767A81"/>
    <w:rsid w:val="00767E73"/>
    <w:rsid w:val="00776CD2"/>
    <w:rsid w:val="00782D51"/>
    <w:rsid w:val="007830FB"/>
    <w:rsid w:val="007853D1"/>
    <w:rsid w:val="00786380"/>
    <w:rsid w:val="00786536"/>
    <w:rsid w:val="0078654D"/>
    <w:rsid w:val="007874DC"/>
    <w:rsid w:val="0078781D"/>
    <w:rsid w:val="00791A72"/>
    <w:rsid w:val="007932B3"/>
    <w:rsid w:val="00795202"/>
    <w:rsid w:val="007A24B9"/>
    <w:rsid w:val="007A4020"/>
    <w:rsid w:val="007A4675"/>
    <w:rsid w:val="007A4865"/>
    <w:rsid w:val="007B1166"/>
    <w:rsid w:val="007B2F2A"/>
    <w:rsid w:val="007B3B12"/>
    <w:rsid w:val="007C2AC7"/>
    <w:rsid w:val="007C7B70"/>
    <w:rsid w:val="007D0BA6"/>
    <w:rsid w:val="007D40E6"/>
    <w:rsid w:val="007E0196"/>
    <w:rsid w:val="007E06A9"/>
    <w:rsid w:val="007E1A8E"/>
    <w:rsid w:val="007E22F6"/>
    <w:rsid w:val="007F108D"/>
    <w:rsid w:val="007F2563"/>
    <w:rsid w:val="007F617D"/>
    <w:rsid w:val="00800A65"/>
    <w:rsid w:val="008031B3"/>
    <w:rsid w:val="00803277"/>
    <w:rsid w:val="00803526"/>
    <w:rsid w:val="00803D76"/>
    <w:rsid w:val="00805D21"/>
    <w:rsid w:val="008118B0"/>
    <w:rsid w:val="008275B7"/>
    <w:rsid w:val="00827CE1"/>
    <w:rsid w:val="008309FE"/>
    <w:rsid w:val="00831025"/>
    <w:rsid w:val="00831716"/>
    <w:rsid w:val="00831FB5"/>
    <w:rsid w:val="00832C32"/>
    <w:rsid w:val="00833CC7"/>
    <w:rsid w:val="00842879"/>
    <w:rsid w:val="00846B6A"/>
    <w:rsid w:val="00851981"/>
    <w:rsid w:val="00851C5B"/>
    <w:rsid w:val="0085397E"/>
    <w:rsid w:val="00853E94"/>
    <w:rsid w:val="00857880"/>
    <w:rsid w:val="0086429F"/>
    <w:rsid w:val="00865527"/>
    <w:rsid w:val="008669F7"/>
    <w:rsid w:val="0087138F"/>
    <w:rsid w:val="00874724"/>
    <w:rsid w:val="0088570D"/>
    <w:rsid w:val="00886230"/>
    <w:rsid w:val="00896B93"/>
    <w:rsid w:val="008A2C99"/>
    <w:rsid w:val="008A69E4"/>
    <w:rsid w:val="008B0DCE"/>
    <w:rsid w:val="008B2BFB"/>
    <w:rsid w:val="008B456F"/>
    <w:rsid w:val="008B6546"/>
    <w:rsid w:val="008C0A0A"/>
    <w:rsid w:val="008C2437"/>
    <w:rsid w:val="008C2626"/>
    <w:rsid w:val="008C6C04"/>
    <w:rsid w:val="008D369D"/>
    <w:rsid w:val="008D53B2"/>
    <w:rsid w:val="008D64F2"/>
    <w:rsid w:val="008D6517"/>
    <w:rsid w:val="008D7207"/>
    <w:rsid w:val="008E6318"/>
    <w:rsid w:val="008F14C3"/>
    <w:rsid w:val="008F6951"/>
    <w:rsid w:val="009044F6"/>
    <w:rsid w:val="00910E65"/>
    <w:rsid w:val="00911A42"/>
    <w:rsid w:val="009177D2"/>
    <w:rsid w:val="009228E1"/>
    <w:rsid w:val="00935356"/>
    <w:rsid w:val="00937591"/>
    <w:rsid w:val="00937DE5"/>
    <w:rsid w:val="009433AF"/>
    <w:rsid w:val="00944D06"/>
    <w:rsid w:val="00945426"/>
    <w:rsid w:val="009534CC"/>
    <w:rsid w:val="00954249"/>
    <w:rsid w:val="0096269A"/>
    <w:rsid w:val="00962706"/>
    <w:rsid w:val="009646CA"/>
    <w:rsid w:val="00977F26"/>
    <w:rsid w:val="00980CB5"/>
    <w:rsid w:val="00983963"/>
    <w:rsid w:val="00985029"/>
    <w:rsid w:val="009853E8"/>
    <w:rsid w:val="009867C4"/>
    <w:rsid w:val="0099581C"/>
    <w:rsid w:val="00996DDA"/>
    <w:rsid w:val="009A0D99"/>
    <w:rsid w:val="009A0F54"/>
    <w:rsid w:val="009A0FE3"/>
    <w:rsid w:val="009C1475"/>
    <w:rsid w:val="009C613F"/>
    <w:rsid w:val="009C7F63"/>
    <w:rsid w:val="009D34A0"/>
    <w:rsid w:val="009E2ACA"/>
    <w:rsid w:val="009E5C84"/>
    <w:rsid w:val="009E6542"/>
    <w:rsid w:val="009E724E"/>
    <w:rsid w:val="009F03DB"/>
    <w:rsid w:val="009F17A9"/>
    <w:rsid w:val="009F2CDA"/>
    <w:rsid w:val="009F4656"/>
    <w:rsid w:val="00A00A7C"/>
    <w:rsid w:val="00A00BB3"/>
    <w:rsid w:val="00A00E2D"/>
    <w:rsid w:val="00A014C6"/>
    <w:rsid w:val="00A02D70"/>
    <w:rsid w:val="00A12321"/>
    <w:rsid w:val="00A13ED1"/>
    <w:rsid w:val="00A15DA7"/>
    <w:rsid w:val="00A16915"/>
    <w:rsid w:val="00A20C7C"/>
    <w:rsid w:val="00A341CE"/>
    <w:rsid w:val="00A401F3"/>
    <w:rsid w:val="00A425CA"/>
    <w:rsid w:val="00A4307E"/>
    <w:rsid w:val="00A47649"/>
    <w:rsid w:val="00A47CAB"/>
    <w:rsid w:val="00A52DE8"/>
    <w:rsid w:val="00A546E3"/>
    <w:rsid w:val="00A547EA"/>
    <w:rsid w:val="00A601C7"/>
    <w:rsid w:val="00A607A8"/>
    <w:rsid w:val="00A61061"/>
    <w:rsid w:val="00A637F8"/>
    <w:rsid w:val="00A657F6"/>
    <w:rsid w:val="00A66423"/>
    <w:rsid w:val="00A75E1B"/>
    <w:rsid w:val="00A802E0"/>
    <w:rsid w:val="00A81233"/>
    <w:rsid w:val="00A831B0"/>
    <w:rsid w:val="00A83E2C"/>
    <w:rsid w:val="00A85F0F"/>
    <w:rsid w:val="00A86280"/>
    <w:rsid w:val="00A91ADC"/>
    <w:rsid w:val="00A92EC1"/>
    <w:rsid w:val="00A9594C"/>
    <w:rsid w:val="00AA0F62"/>
    <w:rsid w:val="00AA212C"/>
    <w:rsid w:val="00AA504F"/>
    <w:rsid w:val="00AA5063"/>
    <w:rsid w:val="00AB3368"/>
    <w:rsid w:val="00AC2346"/>
    <w:rsid w:val="00AC34BC"/>
    <w:rsid w:val="00AC5EFC"/>
    <w:rsid w:val="00AC601E"/>
    <w:rsid w:val="00AC7222"/>
    <w:rsid w:val="00AD4813"/>
    <w:rsid w:val="00AD679C"/>
    <w:rsid w:val="00AE11F5"/>
    <w:rsid w:val="00AE4170"/>
    <w:rsid w:val="00AF0969"/>
    <w:rsid w:val="00AF0D8F"/>
    <w:rsid w:val="00AF6CB0"/>
    <w:rsid w:val="00B00269"/>
    <w:rsid w:val="00B005BA"/>
    <w:rsid w:val="00B00C0F"/>
    <w:rsid w:val="00B00ED6"/>
    <w:rsid w:val="00B04559"/>
    <w:rsid w:val="00B0596D"/>
    <w:rsid w:val="00B05C72"/>
    <w:rsid w:val="00B070EC"/>
    <w:rsid w:val="00B076C4"/>
    <w:rsid w:val="00B07FFE"/>
    <w:rsid w:val="00B23396"/>
    <w:rsid w:val="00B31740"/>
    <w:rsid w:val="00B34BBC"/>
    <w:rsid w:val="00B40CE4"/>
    <w:rsid w:val="00B50CF3"/>
    <w:rsid w:val="00B51D6D"/>
    <w:rsid w:val="00B6406E"/>
    <w:rsid w:val="00B732F1"/>
    <w:rsid w:val="00B820A2"/>
    <w:rsid w:val="00B85BCE"/>
    <w:rsid w:val="00B86219"/>
    <w:rsid w:val="00B93687"/>
    <w:rsid w:val="00B96599"/>
    <w:rsid w:val="00B97649"/>
    <w:rsid w:val="00BA15A4"/>
    <w:rsid w:val="00BA5873"/>
    <w:rsid w:val="00BB099C"/>
    <w:rsid w:val="00BB0AE0"/>
    <w:rsid w:val="00BB3717"/>
    <w:rsid w:val="00BB4281"/>
    <w:rsid w:val="00BB662C"/>
    <w:rsid w:val="00BB6B4A"/>
    <w:rsid w:val="00BC53B3"/>
    <w:rsid w:val="00BC772C"/>
    <w:rsid w:val="00BD144F"/>
    <w:rsid w:val="00BD1F0F"/>
    <w:rsid w:val="00BD23FB"/>
    <w:rsid w:val="00BD5B8F"/>
    <w:rsid w:val="00BE00A7"/>
    <w:rsid w:val="00BF5392"/>
    <w:rsid w:val="00C0342D"/>
    <w:rsid w:val="00C10795"/>
    <w:rsid w:val="00C10FCD"/>
    <w:rsid w:val="00C1102F"/>
    <w:rsid w:val="00C134B9"/>
    <w:rsid w:val="00C1561D"/>
    <w:rsid w:val="00C21AF0"/>
    <w:rsid w:val="00C23882"/>
    <w:rsid w:val="00C24097"/>
    <w:rsid w:val="00C2682B"/>
    <w:rsid w:val="00C32723"/>
    <w:rsid w:val="00C35651"/>
    <w:rsid w:val="00C3570C"/>
    <w:rsid w:val="00C35D3B"/>
    <w:rsid w:val="00C376EC"/>
    <w:rsid w:val="00C40996"/>
    <w:rsid w:val="00C41013"/>
    <w:rsid w:val="00C44242"/>
    <w:rsid w:val="00C443D1"/>
    <w:rsid w:val="00C454FE"/>
    <w:rsid w:val="00C503FA"/>
    <w:rsid w:val="00C51893"/>
    <w:rsid w:val="00C549B6"/>
    <w:rsid w:val="00C55D66"/>
    <w:rsid w:val="00C563BF"/>
    <w:rsid w:val="00C575EC"/>
    <w:rsid w:val="00C64575"/>
    <w:rsid w:val="00C73455"/>
    <w:rsid w:val="00C73578"/>
    <w:rsid w:val="00C77B0F"/>
    <w:rsid w:val="00C84178"/>
    <w:rsid w:val="00C9072A"/>
    <w:rsid w:val="00C92328"/>
    <w:rsid w:val="00C96E6D"/>
    <w:rsid w:val="00CA03DF"/>
    <w:rsid w:val="00CA1D14"/>
    <w:rsid w:val="00CA52F9"/>
    <w:rsid w:val="00CB48A8"/>
    <w:rsid w:val="00CB5ED5"/>
    <w:rsid w:val="00CD1563"/>
    <w:rsid w:val="00CD29C9"/>
    <w:rsid w:val="00CD4821"/>
    <w:rsid w:val="00CE11F7"/>
    <w:rsid w:val="00CE12E1"/>
    <w:rsid w:val="00CF0BF4"/>
    <w:rsid w:val="00CF0D79"/>
    <w:rsid w:val="00CF11DF"/>
    <w:rsid w:val="00CF2CE6"/>
    <w:rsid w:val="00CF3939"/>
    <w:rsid w:val="00CF4F79"/>
    <w:rsid w:val="00D051AF"/>
    <w:rsid w:val="00D07B46"/>
    <w:rsid w:val="00D13DD3"/>
    <w:rsid w:val="00D16B7A"/>
    <w:rsid w:val="00D174D5"/>
    <w:rsid w:val="00D214B5"/>
    <w:rsid w:val="00D21E55"/>
    <w:rsid w:val="00D27A6A"/>
    <w:rsid w:val="00D40D42"/>
    <w:rsid w:val="00D43BEF"/>
    <w:rsid w:val="00D44A32"/>
    <w:rsid w:val="00D46785"/>
    <w:rsid w:val="00D47220"/>
    <w:rsid w:val="00D502B8"/>
    <w:rsid w:val="00D51865"/>
    <w:rsid w:val="00D51C34"/>
    <w:rsid w:val="00D52700"/>
    <w:rsid w:val="00D532EA"/>
    <w:rsid w:val="00D55BFD"/>
    <w:rsid w:val="00D56B16"/>
    <w:rsid w:val="00D6547C"/>
    <w:rsid w:val="00D76965"/>
    <w:rsid w:val="00D87791"/>
    <w:rsid w:val="00D92D88"/>
    <w:rsid w:val="00D94934"/>
    <w:rsid w:val="00D9654D"/>
    <w:rsid w:val="00DA3AF8"/>
    <w:rsid w:val="00DA47BF"/>
    <w:rsid w:val="00DA69A2"/>
    <w:rsid w:val="00DA7732"/>
    <w:rsid w:val="00DA79F6"/>
    <w:rsid w:val="00DB1177"/>
    <w:rsid w:val="00DB1D32"/>
    <w:rsid w:val="00DB403B"/>
    <w:rsid w:val="00DB711B"/>
    <w:rsid w:val="00DC5D44"/>
    <w:rsid w:val="00DC77A0"/>
    <w:rsid w:val="00DD6C4A"/>
    <w:rsid w:val="00DE4313"/>
    <w:rsid w:val="00DE4FD1"/>
    <w:rsid w:val="00DE6DC7"/>
    <w:rsid w:val="00DF153F"/>
    <w:rsid w:val="00E0088D"/>
    <w:rsid w:val="00E02DA6"/>
    <w:rsid w:val="00E04857"/>
    <w:rsid w:val="00E11B4A"/>
    <w:rsid w:val="00E222B6"/>
    <w:rsid w:val="00E23287"/>
    <w:rsid w:val="00E35E32"/>
    <w:rsid w:val="00E40473"/>
    <w:rsid w:val="00E44B50"/>
    <w:rsid w:val="00E505AB"/>
    <w:rsid w:val="00E60141"/>
    <w:rsid w:val="00E6033E"/>
    <w:rsid w:val="00E62730"/>
    <w:rsid w:val="00E654B1"/>
    <w:rsid w:val="00E66886"/>
    <w:rsid w:val="00E73B83"/>
    <w:rsid w:val="00E76944"/>
    <w:rsid w:val="00E778FA"/>
    <w:rsid w:val="00E77F93"/>
    <w:rsid w:val="00E8018B"/>
    <w:rsid w:val="00E80ED4"/>
    <w:rsid w:val="00E826EA"/>
    <w:rsid w:val="00E827DE"/>
    <w:rsid w:val="00E850A2"/>
    <w:rsid w:val="00EA0972"/>
    <w:rsid w:val="00EA24A4"/>
    <w:rsid w:val="00EA348B"/>
    <w:rsid w:val="00EA5E47"/>
    <w:rsid w:val="00EA69C2"/>
    <w:rsid w:val="00EB23F6"/>
    <w:rsid w:val="00EB7515"/>
    <w:rsid w:val="00EC4091"/>
    <w:rsid w:val="00EC49B7"/>
    <w:rsid w:val="00EC612F"/>
    <w:rsid w:val="00EC76B0"/>
    <w:rsid w:val="00ED3045"/>
    <w:rsid w:val="00ED41BF"/>
    <w:rsid w:val="00ED6834"/>
    <w:rsid w:val="00ED6B4F"/>
    <w:rsid w:val="00EE3EB1"/>
    <w:rsid w:val="00EE4504"/>
    <w:rsid w:val="00EE4D87"/>
    <w:rsid w:val="00EE7914"/>
    <w:rsid w:val="00EF16AE"/>
    <w:rsid w:val="00EF2502"/>
    <w:rsid w:val="00EF3ED4"/>
    <w:rsid w:val="00EF646B"/>
    <w:rsid w:val="00EF7016"/>
    <w:rsid w:val="00F00013"/>
    <w:rsid w:val="00F008EF"/>
    <w:rsid w:val="00F036C9"/>
    <w:rsid w:val="00F0396D"/>
    <w:rsid w:val="00F12305"/>
    <w:rsid w:val="00F133AE"/>
    <w:rsid w:val="00F13BA2"/>
    <w:rsid w:val="00F1799F"/>
    <w:rsid w:val="00F233BA"/>
    <w:rsid w:val="00F23C3F"/>
    <w:rsid w:val="00F278C9"/>
    <w:rsid w:val="00F27A37"/>
    <w:rsid w:val="00F32FA7"/>
    <w:rsid w:val="00F33588"/>
    <w:rsid w:val="00F3676E"/>
    <w:rsid w:val="00F37D92"/>
    <w:rsid w:val="00F40C14"/>
    <w:rsid w:val="00F4314D"/>
    <w:rsid w:val="00F46CB1"/>
    <w:rsid w:val="00F4726E"/>
    <w:rsid w:val="00F51789"/>
    <w:rsid w:val="00F5210F"/>
    <w:rsid w:val="00F52EB9"/>
    <w:rsid w:val="00F53188"/>
    <w:rsid w:val="00F56088"/>
    <w:rsid w:val="00F56DBE"/>
    <w:rsid w:val="00F601F7"/>
    <w:rsid w:val="00F6616E"/>
    <w:rsid w:val="00F66A7A"/>
    <w:rsid w:val="00F67AE8"/>
    <w:rsid w:val="00F87729"/>
    <w:rsid w:val="00F94629"/>
    <w:rsid w:val="00F94FF4"/>
    <w:rsid w:val="00FA1191"/>
    <w:rsid w:val="00FB015A"/>
    <w:rsid w:val="00FB55E1"/>
    <w:rsid w:val="00FC18C9"/>
    <w:rsid w:val="00FC1DDF"/>
    <w:rsid w:val="00FD1324"/>
    <w:rsid w:val="00FE0940"/>
    <w:rsid w:val="00FE2A67"/>
    <w:rsid w:val="00FF3C8C"/>
    <w:rsid w:val="00FF7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7A2"/>
    <w:rPr>
      <w:lang w:val="ru-RU"/>
    </w:rPr>
  </w:style>
  <w:style w:type="paragraph" w:styleId="Heading1">
    <w:name w:val="heading 1"/>
    <w:basedOn w:val="Normal"/>
    <w:link w:val="Heading1Char"/>
    <w:uiPriority w:val="9"/>
    <w:qFormat/>
    <w:rsid w:val="008A2C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5"/>
      <w:szCs w:val="2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2C99"/>
    <w:rPr>
      <w:rFonts w:ascii="Times New Roman" w:eastAsia="Times New Roman" w:hAnsi="Times New Roman" w:cs="Times New Roman"/>
      <w:b/>
      <w:bCs/>
      <w:kern w:val="36"/>
      <w:sz w:val="25"/>
      <w:szCs w:val="25"/>
    </w:rPr>
  </w:style>
  <w:style w:type="character" w:styleId="Hyperlink">
    <w:name w:val="Hyperlink"/>
    <w:basedOn w:val="DefaultParagraphFont"/>
    <w:uiPriority w:val="99"/>
    <w:semiHidden/>
    <w:unhideWhenUsed/>
    <w:rsid w:val="008A2C99"/>
    <w:rPr>
      <w:rFonts w:ascii="Verdana" w:hAnsi="Verdana" w:hint="default"/>
      <w:b w:val="0"/>
      <w:bCs w:val="0"/>
      <w:color w:val="0000FF"/>
      <w:sz w:val="17"/>
      <w:szCs w:val="17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C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234895">
      <w:bodyDiv w:val="1"/>
      <w:marLeft w:val="208"/>
      <w:marRight w:val="208"/>
      <w:marTop w:val="138"/>
      <w:marBottom w:val="208"/>
      <w:div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divBdr>
      <w:divsChild>
        <w:div w:id="1901281159">
          <w:marLeft w:val="166"/>
          <w:marRight w:val="138"/>
          <w:marTop w:val="138"/>
          <w:marBottom w:val="138"/>
          <w:divBdr>
            <w:top w:val="single" w:sz="6" w:space="7" w:color="CCCCCC"/>
            <w:left w:val="single" w:sz="6" w:space="7" w:color="CCCCCC"/>
            <w:bottom w:val="single" w:sz="6" w:space="7" w:color="CCCCCC"/>
            <w:right w:val="single" w:sz="6" w:space="7" w:color="CCCCCC"/>
          </w:divBdr>
          <w:divsChild>
            <w:div w:id="193705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5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23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articlestreet.com/hobbies/5-steps-to-piloting-rc-helicopters.html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ko.articlestreet.com/hobbies/5-steps-to-piloting-rc-helicopters.html" TargetMode="External"/><Relationship Id="rId26" Type="http://schemas.openxmlformats.org/officeDocument/2006/relationships/hyperlink" Target="http://el.articlestreet.com/hobbies/5-steps-to-piloting-rc-helicopters.html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gif"/><Relationship Id="rId34" Type="http://schemas.openxmlformats.org/officeDocument/2006/relationships/hyperlink" Target="http://no.articlestreet.com/hobbies/5-steps-to-piloting-rc-helicopters.html" TargetMode="External"/><Relationship Id="rId7" Type="http://schemas.openxmlformats.org/officeDocument/2006/relationships/image" Target="media/image2.gif"/><Relationship Id="rId12" Type="http://schemas.openxmlformats.org/officeDocument/2006/relationships/hyperlink" Target="http://pt.articlestreet.com/hobbies/5-steps-to-piloting-rc-helicopters.html" TargetMode="External"/><Relationship Id="rId17" Type="http://schemas.openxmlformats.org/officeDocument/2006/relationships/image" Target="media/image7.gif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ja.articlestreet.com/hobbies/5-steps-to-piloting-rc-helicopters.html" TargetMode="External"/><Relationship Id="rId20" Type="http://schemas.openxmlformats.org/officeDocument/2006/relationships/hyperlink" Target="http://zt.articlestreet.com/hobbies/5-steps-to-piloting-rc-helicopters.html" TargetMode="External"/><Relationship Id="rId29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hyperlink" Target="http://es.articlestreet.com/hobbies/5-steps-to-piloting-rc-helicopters.html" TargetMode="External"/><Relationship Id="rId11" Type="http://schemas.openxmlformats.org/officeDocument/2006/relationships/image" Target="media/image4.gif"/><Relationship Id="rId24" Type="http://schemas.openxmlformats.org/officeDocument/2006/relationships/hyperlink" Target="http://nl.articlestreet.com/hobbies/5-steps-to-piloting-rc-helicopters.html" TargetMode="External"/><Relationship Id="rId32" Type="http://schemas.openxmlformats.org/officeDocument/2006/relationships/hyperlink" Target="http://ms.articlestreet.com/hobbies/5-steps-to-piloting-rc-helicopters.html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10.gif"/><Relationship Id="rId28" Type="http://schemas.openxmlformats.org/officeDocument/2006/relationships/hyperlink" Target="http://id.articlestreet.com/hobbies/5-steps-to-piloting-rc-helicopters.html" TargetMode="External"/><Relationship Id="rId36" Type="http://schemas.openxmlformats.org/officeDocument/2006/relationships/hyperlink" Target="http://ru.articlestreet.com/profile/silhouette15-917.html" TargetMode="External"/><Relationship Id="rId10" Type="http://schemas.openxmlformats.org/officeDocument/2006/relationships/hyperlink" Target="http://it.articlestreet.com/hobbies/5-steps-to-piloting-rc-helicopters.html" TargetMode="External"/><Relationship Id="rId19" Type="http://schemas.openxmlformats.org/officeDocument/2006/relationships/image" Target="media/image8.gif"/><Relationship Id="rId31" Type="http://schemas.openxmlformats.org/officeDocument/2006/relationships/image" Target="media/image14.png"/><Relationship Id="rId4" Type="http://schemas.openxmlformats.org/officeDocument/2006/relationships/hyperlink" Target="http://de.articlestreet.com/hobbies/5-steps-to-piloting-rc-helicopters.html" TargetMode="External"/><Relationship Id="rId9" Type="http://schemas.openxmlformats.org/officeDocument/2006/relationships/image" Target="media/image3.gif"/><Relationship Id="rId14" Type="http://schemas.openxmlformats.org/officeDocument/2006/relationships/hyperlink" Target="http://ru.articlestreet.com/hobbies/5-steps-to-piloting-rc-helicopters.html" TargetMode="External"/><Relationship Id="rId22" Type="http://schemas.openxmlformats.org/officeDocument/2006/relationships/hyperlink" Target="http://zh.articlestreet.com/hobbies/5-steps-to-piloting-rc-helicopters.html" TargetMode="External"/><Relationship Id="rId27" Type="http://schemas.openxmlformats.org/officeDocument/2006/relationships/image" Target="media/image12.png"/><Relationship Id="rId30" Type="http://schemas.openxmlformats.org/officeDocument/2006/relationships/hyperlink" Target="http://tl.articlestreet.com/hobbies/5-steps-to-piloting-rc-helicopters.html" TargetMode="External"/><Relationship Id="rId35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1225</Words>
  <Characters>6984</Characters>
  <Application>Microsoft Office Word</Application>
  <DocSecurity>0</DocSecurity>
  <Lines>58</Lines>
  <Paragraphs>16</Paragraphs>
  <ScaleCrop>false</ScaleCrop>
  <Company>SAP</Company>
  <LinksUpToDate>false</LinksUpToDate>
  <CharactersWithSpaces>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i020305</dc:creator>
  <cp:lastModifiedBy>i020305</cp:lastModifiedBy>
  <cp:revision>1</cp:revision>
  <dcterms:created xsi:type="dcterms:W3CDTF">2010-07-13T11:37:00Z</dcterms:created>
  <dcterms:modified xsi:type="dcterms:W3CDTF">2010-07-13T11:47:00Z</dcterms:modified>
</cp:coreProperties>
</file>